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E4E95" w14:textId="3329D14F" w:rsidR="008E5BE9" w:rsidRPr="00F16426" w:rsidRDefault="00B56E44" w:rsidP="00B56E44">
      <w:pPr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F16426">
        <w:rPr>
          <w:rFonts w:ascii="Times New Roman" w:hAnsi="Times New Roman"/>
          <w:i/>
          <w:sz w:val="20"/>
          <w:szCs w:val="20"/>
        </w:rPr>
        <w:t>Pr</w:t>
      </w:r>
      <w:r w:rsidRPr="00F16426">
        <w:rPr>
          <w:rFonts w:ascii="Times New Roman" w:hAnsi="Times New Roman"/>
          <w:i/>
          <w:sz w:val="20"/>
          <w:szCs w:val="20"/>
          <w:lang w:val="sk-SK"/>
        </w:rPr>
        <w:t xml:space="preserve">íloha č. </w:t>
      </w:r>
      <w:r w:rsidR="00A42E63" w:rsidRPr="00F16426">
        <w:rPr>
          <w:rFonts w:ascii="Times New Roman" w:hAnsi="Times New Roman"/>
          <w:i/>
          <w:sz w:val="20"/>
          <w:szCs w:val="20"/>
          <w:lang w:val="sk-SK"/>
        </w:rPr>
        <w:t>29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  <w:bookmarkStart w:id="186" w:name="_GoBack"/>
      <w:bookmarkEnd w:id="186"/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Čestné vyhlásenie</w:t>
      </w:r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o úplnosti a kompletnosti dokladov a o zhode s originálom dokumentácie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r w:rsidRPr="00907A7B">
        <w:t>Identifikácia projektu a verejného obstarávania: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>2. Názov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>3. Prijímateľ:</w:t>
      </w:r>
    </w:p>
    <w:p w14:paraId="0F63C894" w14:textId="77777777" w:rsidR="004F6183" w:rsidRPr="00907A7B" w:rsidRDefault="004F6183" w:rsidP="004F6183">
      <w:pPr>
        <w:pStyle w:val="smlouvabodytextbold"/>
      </w:pPr>
      <w:r w:rsidRPr="00907A7B">
        <w:t>4. Číslo oznámenia o vyhlásení verejného obstarávania (ak je to relevantné):</w:t>
      </w:r>
    </w:p>
    <w:p w14:paraId="02128B58" w14:textId="77777777" w:rsidR="004F6183" w:rsidRPr="00907A7B" w:rsidRDefault="004F6183" w:rsidP="004F6183">
      <w:pPr>
        <w:pStyle w:val="smlouvabodytextbold"/>
      </w:pPr>
      <w:r w:rsidRPr="00907A7B">
        <w:t xml:space="preserve">5. Postup obstarávania (v zmysle zákona č. 25/2006 Z. z o verejnom obstarávaní </w:t>
      </w:r>
      <w:r w:rsidRPr="00241E6E">
        <w:rPr>
          <w:rFonts w:asciiTheme="minorHAnsi" w:hAnsiTheme="minorHAnsi" w:cstheme="minorHAnsi"/>
          <w:color w:val="000000"/>
          <w:szCs w:val="19"/>
        </w:rPr>
        <w:t>a o zmene a doplnení niektorých zákonov</w:t>
      </w:r>
      <w:r w:rsidRPr="00907A7B">
        <w:t xml:space="preserve"> v znení neskorších predpisov</w:t>
      </w:r>
      <w:r>
        <w:t>)</w:t>
      </w:r>
      <w:r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016166D1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>Vyhlasujem, že dokumentácia z vyššie uvedeného verejného obstarávania/elektronická verzia dokumentácie k vyššie u</w:t>
      </w:r>
      <w:r>
        <w:rPr>
          <w:rFonts w:asciiTheme="minorHAnsi" w:hAnsiTheme="minorHAnsi" w:cstheme="minorHAnsi"/>
          <w:szCs w:val="19"/>
        </w:rPr>
        <w:t>vedenému verejnému obstarávaniu</w:t>
      </w:r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predložená na administratívnu </w:t>
      </w:r>
      <w:ins w:id="187" w:author="Karol Meliška" w:date="2016-02-29T08:55:00Z">
        <w:r w:rsidR="00FD635D">
          <w:rPr>
            <w:rFonts w:asciiTheme="minorHAnsi" w:hAnsiTheme="minorHAnsi" w:cstheme="minorHAnsi"/>
            <w:szCs w:val="19"/>
          </w:rPr>
          <w:t xml:space="preserve">finančnú </w:t>
        </w:r>
      </w:ins>
      <w:r w:rsidRPr="00907A7B">
        <w:rPr>
          <w:rFonts w:asciiTheme="minorHAnsi" w:hAnsiTheme="minorHAnsi" w:cstheme="minorHAnsi"/>
          <w:szCs w:val="19"/>
        </w:rPr>
        <w:t xml:space="preserve">kontrolu </w:t>
      </w:r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 je úplná, kompletná  a  je zhodná s originálom dokumentácie z verejného obstarávania.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 xml:space="preserve">Zároveň beriem na vedomie, že na základe predloženej dokumentácie bude </w:t>
      </w:r>
      <w:r w:rsidR="008E5BE9">
        <w:rPr>
          <w:rFonts w:asciiTheme="minorHAnsi" w:hAnsiTheme="minorHAnsi" w:cstheme="minorHAnsi"/>
          <w:szCs w:val="19"/>
        </w:rPr>
        <w:t>poskytovateľ</w:t>
      </w:r>
      <w:r w:rsidRPr="00907A7B">
        <w:rPr>
          <w:rFonts w:asciiTheme="minorHAnsi" w:hAnsiTheme="minorHAnsi" w:cstheme="minorHAnsi"/>
          <w:szCs w:val="19"/>
        </w:rPr>
        <w:t xml:space="preserve"> rozhodovať o pripustení, resp. nepripustení k financovaniu zmluvného vzťahu, ktorý je výsledkom príslušného v</w:t>
      </w:r>
      <w:r w:rsidR="008E5BE9">
        <w:rPr>
          <w:rFonts w:asciiTheme="minorHAnsi" w:hAnsiTheme="minorHAnsi" w:cstheme="minorHAnsi"/>
          <w:szCs w:val="19"/>
        </w:rPr>
        <w:t>erejného obstarávania v zmysle z</w:t>
      </w:r>
      <w:r w:rsidRPr="00907A7B">
        <w:rPr>
          <w:rFonts w:asciiTheme="minorHAnsi" w:hAnsiTheme="minorHAnsi" w:cstheme="minorHAnsi"/>
          <w:szCs w:val="19"/>
        </w:rPr>
        <w:t>mluvy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 w:rsidRPr="00907A7B">
        <w:rPr>
          <w:rFonts w:asciiTheme="minorHAnsi" w:hAnsiTheme="minorHAnsi" w:cstheme="minorHAnsi"/>
          <w:color w:val="000000"/>
          <w:szCs w:val="19"/>
        </w:rPr>
        <w:t>Meno, priezvisko, funkcia, pečiatka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 (ak  relevantné), </w:t>
      </w:r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odpis 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štatutárneho orgánu </w:t>
      </w:r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7E18D9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9A233" w14:textId="77777777" w:rsidR="00C8441F" w:rsidRDefault="00C8441F">
      <w:r>
        <w:separator/>
      </w:r>
    </w:p>
    <w:p w14:paraId="36505FB6" w14:textId="77777777" w:rsidR="00C8441F" w:rsidRDefault="00C8441F"/>
  </w:endnote>
  <w:endnote w:type="continuationSeparator" w:id="0">
    <w:p w14:paraId="473DDDF7" w14:textId="77777777" w:rsidR="00C8441F" w:rsidRDefault="00C8441F">
      <w:r>
        <w:continuationSeparator/>
      </w:r>
    </w:p>
    <w:p w14:paraId="2B79194F" w14:textId="77777777" w:rsidR="00C8441F" w:rsidRDefault="00C8441F"/>
  </w:endnote>
  <w:endnote w:type="continuationNotice" w:id="1">
    <w:p w14:paraId="4BAC68DC" w14:textId="77777777" w:rsidR="00C8441F" w:rsidRDefault="00C844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8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F6664" w14:textId="77777777" w:rsidR="007E18D9" w:rsidRPr="00F16426" w:rsidRDefault="007E18D9" w:rsidP="007E18D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1C0E74F" w14:textId="02B79650" w:rsidR="007E18D9" w:rsidRPr="00F16426" w:rsidRDefault="00CF24FF" w:rsidP="00CF24F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5881E" w14:textId="77777777" w:rsidR="00C8441F" w:rsidRDefault="00C8441F">
      <w:r>
        <w:separator/>
      </w:r>
    </w:p>
    <w:p w14:paraId="76C3BE69" w14:textId="77777777" w:rsidR="00C8441F" w:rsidRDefault="00C8441F"/>
  </w:footnote>
  <w:footnote w:type="continuationSeparator" w:id="0">
    <w:p w14:paraId="3E4E97BC" w14:textId="77777777" w:rsidR="00C8441F" w:rsidRDefault="00C8441F">
      <w:r>
        <w:continuationSeparator/>
      </w:r>
    </w:p>
    <w:p w14:paraId="681FD0E0" w14:textId="77777777" w:rsidR="00C8441F" w:rsidRDefault="00C8441F"/>
  </w:footnote>
  <w:footnote w:type="continuationNotice" w:id="1">
    <w:p w14:paraId="4E806614" w14:textId="77777777" w:rsidR="00C8441F" w:rsidRDefault="00C8441F"/>
  </w:footnote>
  <w:footnote w:id="2">
    <w:p w14:paraId="5839548F" w14:textId="77777777" w:rsidR="004F6183" w:rsidRPr="007E18D9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7E18D9">
        <w:rPr>
          <w:rStyle w:val="Odkaznapoznmkupodiarou"/>
          <w:rFonts w:ascii="Arial Narrow" w:hAnsi="Arial Narrow"/>
          <w:sz w:val="18"/>
        </w:rPr>
        <w:footnoteRef/>
      </w:r>
      <w:r w:rsidRPr="007E18D9">
        <w:rPr>
          <w:rFonts w:ascii="Arial Narrow" w:hAnsi="Arial Narrow"/>
          <w:sz w:val="18"/>
        </w:rPr>
        <w:t xml:space="preserve"> Nehodiace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045DC" w14:textId="3F240D05" w:rsidR="0031107D" w:rsidRDefault="0031107D" w:rsidP="0031107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9E49C0" wp14:editId="740356C1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98CF3" w14:textId="7D5DDC8A" w:rsidR="00F16426" w:rsidRDefault="00F16426" w:rsidP="00F16426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14E29B50" wp14:editId="546D053B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E9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07D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18D9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5FDD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441F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4FF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426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35D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091EC-5BD4-4D9F-A8C1-A691DE05C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6D7F72-E609-40C3-B334-45F40A63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Karol Meliška</cp:lastModifiedBy>
  <cp:revision>9</cp:revision>
  <cp:lastPrinted>2006-02-10T13:19:00Z</cp:lastPrinted>
  <dcterms:created xsi:type="dcterms:W3CDTF">2015-06-03T12:54:00Z</dcterms:created>
  <dcterms:modified xsi:type="dcterms:W3CDTF">2016-02-29T07:55:00Z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